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75C03">
        <w:rPr>
          <w:rFonts w:ascii="Times New Roman" w:hAnsi="Times New Roman" w:cs="Times New Roman"/>
          <w:b/>
          <w:bCs/>
          <w:sz w:val="34"/>
          <w:szCs w:val="34"/>
        </w:rPr>
        <w:t>7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Soupis pravomocí Realizačního týmu a Zástupce Objednatele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 w:rsidRPr="00525311">
        <w:rPr>
          <w:rFonts w:ascii="Times New Roman" w:hAnsi="Times New Roman" w:cs="Times New Roman"/>
          <w:bCs/>
        </w:rPr>
        <w:t xml:space="preserve">Zhotovitel je povinen při </w:t>
      </w:r>
      <w:r>
        <w:rPr>
          <w:rFonts w:ascii="Times New Roman" w:hAnsi="Times New Roman" w:cs="Times New Roman"/>
          <w:bCs/>
        </w:rPr>
        <w:t>plnění smlouvy umožnit výkon Realizačního týmu Objednatele a poskytnout tomuto týmu i Objednateli veškeré nezbytné podmínky pro součinnost pro jeho činnost. Pro vyloučení pochybností bere Zhotovitel na vědomí, že v celém rozsahu Smlouvy je oprávněn jednat vždy i Objednatel.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je povinen dostatečně </w:t>
      </w:r>
      <w:r w:rsidR="00194BA3">
        <w:rPr>
          <w:rFonts w:ascii="Times New Roman" w:hAnsi="Times New Roman" w:cs="Times New Roman"/>
          <w:bCs/>
        </w:rPr>
        <w:t>předem informovat příslušné členy Realizačního týmu Objednatele o skutečnostech umožňujících plnění jejich činností, zejména o prováděných úkonech a krocích, kterých se jednotliví členové Realizačního týmu Objednatel mohou účastnit či je kontrolovat. Pokud Zhotovitel poruší povinnost dle předchozí věty a znemožní tak členům Realizačního týmu Objednatele výkon činností (pravomocí) podle Smlouvy, je povinen uhradit veškeré náklady související s umožněním dodatečného provedení činností příslušnému členovi Realizačního týmu.</w:t>
      </w:r>
    </w:p>
    <w:p w:rsidR="00194BA3" w:rsidRDefault="00194BA3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Zástupce Objednatele i členové Realizačního týmu Objednatele jsou oprávněni za Objednatele všeobecně kontrolovat plnění Smlouvy a ukládat Zhotoviteli v této souvislosti závazné pokyny. Zhotovitel bere na vědomí, že v rámci Realizačníh</w:t>
      </w:r>
      <w:r w:rsidR="00414D0F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 xml:space="preserve"> týmu Objednatele a jako jeho součást bude prováděn i autorský dozor (AD), jehož činnosti je oprávněn vykonávat i technický dozor stavebníka (TDS).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Oprávnění Realizačního týmu Objednatele jsou tyto: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Zhotovitel bere na vědomí, že zástupce Objednatele je v rámci činností oprávněn zejména:</w:t>
      </w:r>
    </w:p>
    <w:p w:rsidR="00FB54A8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Změnit členy Realizačního týmu Objednatele dle přílohy č. 11 Smlouvy, a to na základě písemného oznámení Zhotoviteli, aniž by bylo nutné měnit Smlouvu dodatkem.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Schvalovat příkaz ke změně v rámci změnového řízení za Objednatele.</w:t>
      </w:r>
    </w:p>
    <w:p w:rsidR="00334B56" w:rsidDel="000D43A3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del w:id="0" w:author="Sklenář Mojmír" w:date="2024-12-03T12:51:00Z"/>
          <w:rFonts w:ascii="Times New Roman" w:hAnsi="Times New Roman" w:cs="Times New Roman"/>
          <w:bCs/>
        </w:rPr>
      </w:pPr>
      <w:del w:id="1" w:author="Sklenář Mojmír" w:date="2024-12-03T12:51:00Z">
        <w:r w:rsidDel="000D43A3">
          <w:rPr>
            <w:rFonts w:ascii="Times New Roman" w:hAnsi="Times New Roman" w:cs="Times New Roman"/>
            <w:bCs/>
          </w:rPr>
          <w:delText xml:space="preserve">Schvalovat činnosti, které by mohly mít za následek omezení chodu (provozu) Nemocnice </w:delText>
        </w:r>
        <w:r w:rsidR="00693A33" w:rsidDel="000D43A3">
          <w:rPr>
            <w:rFonts w:ascii="Times New Roman" w:hAnsi="Times New Roman" w:cs="Times New Roman"/>
            <w:bCs/>
          </w:rPr>
          <w:delText>Most</w:delText>
        </w:r>
        <w:r w:rsidDel="000D43A3">
          <w:rPr>
            <w:rFonts w:ascii="Times New Roman" w:hAnsi="Times New Roman" w:cs="Times New Roman"/>
            <w:bCs/>
          </w:rPr>
          <w:delText>, o.z. nebo její části (např. omezení či přerušení dodávky elektrické energie, vody, medicinálních plynů aj.).</w:delText>
        </w:r>
      </w:del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Odsouhlasit změny, které mají vliv na Harmonogram.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 veškerým činnostem za Objednatele vyplývajícím ze Smlouvy a jejích příloh, vyjma podpisu dodatků ke Smlouvě, jakož i činnostem, které nejsou výslovně stanoveny v rámci pravomoci některého člena Realizačního týmu Objednatele.</w:t>
      </w:r>
    </w:p>
    <w:p w:rsidR="00334B56" w:rsidRDefault="003D6B8D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Ke jmenování svého zástupce v případě své nepřítomnosti, a to na zák</w:t>
      </w:r>
      <w:r w:rsidR="00245979">
        <w:rPr>
          <w:rFonts w:ascii="Times New Roman" w:hAnsi="Times New Roman" w:cs="Times New Roman"/>
          <w:bCs/>
        </w:rPr>
        <w:t>l</w:t>
      </w:r>
      <w:r>
        <w:rPr>
          <w:rFonts w:ascii="Times New Roman" w:hAnsi="Times New Roman" w:cs="Times New Roman"/>
          <w:bCs/>
        </w:rPr>
        <w:t>adě</w:t>
      </w:r>
      <w:r w:rsidR="00245979">
        <w:rPr>
          <w:rFonts w:ascii="Times New Roman" w:hAnsi="Times New Roman" w:cs="Times New Roman"/>
          <w:bCs/>
        </w:rPr>
        <w:t xml:space="preserve"> písemného oznámení Zhotoviteli.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bere na vědomí, že </w:t>
      </w:r>
      <w:r w:rsidRPr="00245979">
        <w:rPr>
          <w:rFonts w:ascii="Times New Roman" w:hAnsi="Times New Roman" w:cs="Times New Roman"/>
          <w:b/>
          <w:bCs/>
        </w:rPr>
        <w:t>Správce stavby</w:t>
      </w:r>
      <w:r>
        <w:rPr>
          <w:rFonts w:ascii="Times New Roman" w:hAnsi="Times New Roman" w:cs="Times New Roman"/>
          <w:bCs/>
        </w:rPr>
        <w:t xml:space="preserve"> je v rámci činností oprávněn zejména:</w:t>
      </w:r>
    </w:p>
    <w:p w:rsidR="00245979" w:rsidDel="000D43A3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del w:id="2" w:author="Sklenář Mojmír" w:date="2024-12-03T12:52:00Z"/>
          <w:rFonts w:ascii="Times New Roman" w:hAnsi="Times New Roman" w:cs="Times New Roman"/>
          <w:bCs/>
        </w:rPr>
        <w:pPrChange w:id="3" w:author="Sklenář Mojmír" w:date="2024-12-03T12:52:00Z">
          <w:pPr>
            <w:pStyle w:val="Odstavecseseznamem"/>
            <w:numPr>
              <w:numId w:val="7"/>
            </w:numPr>
            <w:ind w:left="426" w:hanging="425"/>
            <w:jc w:val="both"/>
          </w:pPr>
        </w:pPrChange>
      </w:pPr>
      <w:r w:rsidRPr="000D43A3">
        <w:rPr>
          <w:rFonts w:ascii="Times New Roman" w:hAnsi="Times New Roman" w:cs="Times New Roman"/>
          <w:bCs/>
          <w:rPrChange w:id="4" w:author="Sklenář Mojmír" w:date="2024-12-03T12:52:00Z">
            <w:rPr>
              <w:rFonts w:ascii="Times New Roman" w:hAnsi="Times New Roman" w:cs="Times New Roman"/>
              <w:bCs/>
            </w:rPr>
          </w:rPrChange>
        </w:rPr>
        <w:t xml:space="preserve">K manažerskému řízení provádění Díla </w:t>
      </w:r>
      <w:del w:id="5" w:author="Sklenář Mojmír" w:date="2024-12-03T12:52:00Z">
        <w:r w:rsidDel="000D43A3">
          <w:rPr>
            <w:rFonts w:ascii="Times New Roman" w:hAnsi="Times New Roman" w:cs="Times New Roman"/>
            <w:bCs/>
          </w:rPr>
          <w:delText xml:space="preserve">z pohledu provozních dopadů realizace Díla na chod (provoz) Nemocnice </w:delText>
        </w:r>
        <w:r w:rsidR="00693A33" w:rsidDel="000D43A3">
          <w:rPr>
            <w:rFonts w:ascii="Times New Roman" w:hAnsi="Times New Roman" w:cs="Times New Roman"/>
            <w:bCs/>
          </w:rPr>
          <w:delText>Most</w:delText>
        </w:r>
        <w:r w:rsidDel="000D43A3">
          <w:rPr>
            <w:rFonts w:ascii="Times New Roman" w:hAnsi="Times New Roman" w:cs="Times New Roman"/>
            <w:bCs/>
          </w:rPr>
          <w:delText>, o.z..</w:delText>
        </w:r>
      </w:del>
    </w:p>
    <w:p w:rsidR="00245979" w:rsidRPr="000D43A3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  <w:rPrChange w:id="6" w:author="Sklenář Mojmír" w:date="2024-12-03T12:52:00Z">
            <w:rPr>
              <w:rFonts w:ascii="Times New Roman" w:hAnsi="Times New Roman" w:cs="Times New Roman"/>
              <w:bCs/>
            </w:rPr>
          </w:rPrChange>
        </w:rPr>
        <w:pPrChange w:id="7" w:author="Sklenář Mojmír" w:date="2024-12-03T12:52:00Z">
          <w:pPr>
            <w:pStyle w:val="Odstavecseseznamem"/>
            <w:numPr>
              <w:numId w:val="7"/>
            </w:numPr>
            <w:ind w:left="426" w:hanging="425"/>
            <w:jc w:val="both"/>
          </w:pPr>
        </w:pPrChange>
      </w:pPr>
      <w:r w:rsidRPr="000D43A3">
        <w:rPr>
          <w:rFonts w:ascii="Times New Roman" w:hAnsi="Times New Roman" w:cs="Times New Roman"/>
          <w:bCs/>
          <w:rPrChange w:id="8" w:author="Sklenář Mojmír" w:date="2024-12-03T12:52:00Z">
            <w:rPr>
              <w:rFonts w:ascii="Times New Roman" w:hAnsi="Times New Roman" w:cs="Times New Roman"/>
              <w:bCs/>
            </w:rPr>
          </w:rPrChange>
        </w:rPr>
        <w:t>Řídit Realizační tým Objednatele, a v případě neshody v technických věcech mezi Zhotovitelem a TDS, autorským dozorem či dalšími členy Realizačního týmu Objednatele má rozhodující pravomoc se závazností pro Zhotovitele.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Objednatele vydává Změny a podílí se na zpracování Změnového řízení.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Vykonávat veškeré činnosti TDS (a autorského dozoru) dle níže uvedeného, vyjma činností, které jsou zákonnou povinností TDS (či autorského dozoru).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případě vad, nedodělků či nedostatků zjištěných při provádění Díla ze strany kteréhokoliv člena Realizačního týmu Objednatele rozhodovat o přerušení prací do doby jejich odstranění.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Rozhodnout, že některé z podmínek pro provádění Díla dle přílohy č. 4 Smlouvy či z kontrolních činností dle přílohy č. 5 Smlouvy nejsou pro plnění Smlouvy nezbytné nebo tyto nahradit jinými činnostmi.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Zhotovitel bere na vědomí, že Technický dozor stavebníka (dále jen „TDS“), a to včetně profesních TDS v rozsahu své profese, je v rámci činností oprávněn zejména:</w:t>
      </w:r>
    </w:p>
    <w:p w:rsidR="00245979" w:rsidRDefault="00245979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</w:t>
      </w:r>
      <w:r w:rsidR="007207EC">
        <w:rPr>
          <w:rFonts w:ascii="Times New Roman" w:hAnsi="Times New Roman" w:cs="Times New Roman"/>
          <w:bCs/>
        </w:rPr>
        <w:t>ykonávat technický dozor stavebníka dle ustanovení § 152 odst. 4 Stavebního zákona.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Užívat bez omezení prostory a vybavení poskytnuté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Spolupracovat se zástupci autorského dozoru při zajišťování souladu realizovaných dodávek a prací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Odsouhlasovat předem zápisem do stavebního deníku, a to v době před realizací, vzorky nebo katalogové listy, zejména povrchových materiálů, zařizovacích předmětů, dveří a dalších zařízení a komponentů.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evidenci pracovníků prováděnou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podmínek všech stavebních povolení nebo jiných dokumentů dotčených orgánů a organizací uplatněných pro plnění Smlouvy.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Závazně požadovat odvolání z výkonu stavebních prací pracovníky Zhotovitele či jeho subdodavatelů, kteří se nechovají řádně, jsou nekompetentní nebo jsou nedbalí nebo neplní řádně své povinnosti, anebo jejichž přítomnost je z jiných důvodů nepřípustná, včetně jejich náhrady.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bezpečnostních požadavků Objednatele.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předpisů o bezpečnosti a ochraně zdraví osob, které jsou závazné pro Zhotovitele.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</w:t>
      </w:r>
      <w:r w:rsidR="003A5D7B">
        <w:rPr>
          <w:rFonts w:ascii="Times New Roman" w:hAnsi="Times New Roman" w:cs="Times New Roman"/>
          <w:bCs/>
        </w:rPr>
        <w:t>r</w:t>
      </w:r>
      <w:r>
        <w:rPr>
          <w:rFonts w:ascii="Times New Roman" w:hAnsi="Times New Roman" w:cs="Times New Roman"/>
          <w:bCs/>
        </w:rPr>
        <w:t>žování předpisů požární ochrany.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revizní zprávy zařízení staveniště.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Vyjadřovat se k návrhům změnových listů.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formální, věcnou, cenovou a početní správnost a úplnost oceňovacích podkladů a faktur, včetně jejich souhlasu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návaznost fakturačních podkladů na projektovou dokumentaci a rozpočtovou dokumentaci a ceny.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dodržení celkových nákladů na Dílo a vyhodnocovat průběžné a závěrečné kontrolní sestavení nákladů Díla.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Posuzovat dokumentaci pro realizaci Díla předloženou Zhotovitelem včetně jejích změn.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zakreslování odchylek realizace Díla od DPS pro jejich další zapracování do dokumentace skutečného provedení stavby.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Vést kontrolní dny Díla za účasti pověřených pracovníků smluvních stran.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části plnění, které budou v dalším postupu zakryty nebo se stanou nepřístupnými z hlediska správného provedení a jakosti použitých materiálů, konstrukcí, rozvodů a technologických zařízení a odpovídající požární odolnosti.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splnění všech požadavků podle platných právních předpisů, platných ČSN, technologických dokumentů a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provádění všech předepsaných zkoušek materiálů, konstrukcí, prací, rozvodů a zařízení.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funkčnost systému řízení kvality Zhotovitele dle požadavků norem ISO formou namátkových nebo předem ohlášených auditů.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veškeré dokumenty vztahující se k plnění podle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soulad provádění zděných konstrukcí s požadavky „Cihlářského lexikonu“ aktuálně vydaného spolkem Cihlářský svaz Čech a Moravy </w:t>
      </w:r>
      <w:proofErr w:type="spellStart"/>
      <w:r>
        <w:rPr>
          <w:rFonts w:ascii="Times New Roman" w:hAnsi="Times New Roman" w:cs="Times New Roman"/>
          <w:bCs/>
        </w:rPr>
        <w:t>z.s</w:t>
      </w:r>
      <w:proofErr w:type="spellEnd"/>
      <w:r>
        <w:rPr>
          <w:rFonts w:ascii="Times New Roman" w:hAnsi="Times New Roman" w:cs="Times New Roman"/>
          <w:bCs/>
        </w:rPr>
        <w:t>., IČO: 482 02 295, se sídlem Jana Hurta 1728/5, České Budějovice 6, 370 08 České Budějovice.</w:t>
      </w:r>
    </w:p>
    <w:p w:rsidR="003A5D7B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zkoušky správného provedení a neporušenosti izolací proti vodě v prostorách se zvýšenou vlhkostí (umývárny, sprchy apod.). 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Provádět vlastní zkoušky izolací.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rovinnost finálních vrstev podlah, stěn a stropů.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Kontrolovat správné provedení sklonů stavebních konstrukcí určených technickým zadáním, DPS a platnými ČSN. V místnostech nebo šachtách s podlahovou vpustí kontrolovat správné provedení sklonů podlahy směrem k podlahové vpusti zátopovou zkouškou provedenou Zhotovitelem.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Provádět vlastní zkoušky správného provedení sklonů stavebních konstrukcí.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všech dilatací samostatně založených konstrukčních celků.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umístění všech konstrukčních a materiálových dilatací.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provedení dilatací z hlediska požární ochrany v konstrukcích, které tvoří hranici požárního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snadnou dostupnost pro manipulaci s veškerými uzavíracími prvky na trubních vedeních. Kontrolovat dostatek místa pro manipulaci s těmito prvky v poloze otevřeno i zavřeno.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požární utěsnění prostupů technologických zařízení stavebními konstrukcemi a splnění předepsané odolnosti stavebních konstrukcí v každém požárním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správnost osazení a označení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kompletnost a správnost dokladů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průběžně správné provádění Díla z hlediska vyhlášky 398/2009 Sb., o obecných technických požadavcích zabezpečujících užívání staveb, v platném znění, jakož i z hlediska jiných právních předpisů či ČSN.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užití kotevních elementů výplní otvorů, fasádního pláště a střech zejména z hlediska použitého typu, délky kotvícího prvku a rozteče mezi jednotlivými prvky.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vícevrstvých nátěrů.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uložení a skladování materiálů a zařízení na Staveništi.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vydání povolení na zařízení staveniště a dodržování podmínek v něm stanovených.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dodržování schválených dopravně inženýrských opatření.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očisty vozidel vyjíždějících ze Staveniště a čistotu komunikací na výjezdu ze Staveniště.</w:t>
      </w:r>
    </w:p>
    <w:p w:rsidR="001B427A" w:rsidRPr="001B427A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  <w:color w:val="000000"/>
        </w:rPr>
        <w:t>Kontrolovat, zda nedochází ke znečišťování a poškozování konstrukcí a zařízení stavebními a montážními pracemi nebo pracovníky Zhotovitele. V případě zjištění nedostatků požadovat na Zhotoviteli jejich vyčistění nebo vybourání znečištěných konstrukcí a výměnu poškozených zařízení.</w:t>
      </w:r>
    </w:p>
    <w:p w:rsidR="001B427A" w:rsidRPr="00690458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zabudovávané materiály, konstrukce, zařízení a rozvody z hlediska jakosti a souladu se standardy a parametry stanovenými předanou dokumentací. Povolit Zhotoviteli zabudování předmětného výrobku do Díla zápisem ve stavebním deníku vždy až po kontrole TDS, že předložené doklady a ostatní dokumenty osvědčují jakost a požadované parametry jsou bez vad a kompletní.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všechna technologická zařízení a konstrukce z hlediska dodržení předepsaných maximálních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měření prokazujících nepřekročení povolených hladin akustického tlaku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kontrolní měření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dalších měření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měření.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revizní zprávy zajišťované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odstranění případných závad uvedených v revizních zprávách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průběžně, zda všechny volné konce trubních vedení jsou provizorně zakryty proti vniknutí sutě a prachu.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jsou potrubí uchycována předepsaným způsobem v předepsaných vzdálenostech a je dodržena správná poloha pevných a kluzných uchycení.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provádění nátěrů potrubí.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lastRenderedPageBreak/>
        <w:t>Kontrolovat, zda izolace potrubí jsou z předepsaných materiálů, v předepsané tloušťce a provedené předepsaným způsobem.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správnost a úplnost označení všech rozvodů a technologických zařízení včetně vyznačení směrů proudění médií.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provedení všech úložných konstrukcí.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všechna vedení z hlediska jejich přípustného souběhu, minimálních vzdáleností mezi jednotlivými vedeními a správného provedení jejich křížení.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nebo vyžadovat přijetí opatření na odvrácení nebo omezení škod včetně škod v důsledku živelných událostí.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Kdykoliv kontrolovat zápisy ve stavebním deníku a provádět své zápisy do stavebního deníku.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ve stavebním deníku jsou správně a úplně uváděny denní teploty, stav počasí a úplný výčet prací prováděných v daném dni.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náplň všech zkoušek.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provedení všech zkoušek technologických zařízení a technologických celků včetně vazeb za účelem ověření jejich projektovaných parametrů a funkcí.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zkušební provoz.</w:t>
      </w:r>
    </w:p>
    <w:p w:rsidR="00690458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všechny dokumenty předané Zhotovitelem v rámci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postup Zhotovitele při zajištění vydání všech potřebných kolaudačních rozhodnutí.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kolaudačních vad.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Zkontrolovat správnost a úplnost zápisu o předání a převzetí jednotlivých plnění před převzetím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vad a nedodělků zjištěných při převzetí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bezpečnostního značení bezpečnostními tabulkami.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značení z hlediska požární ochrany.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pro změnu stavby před dokončením a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veškerou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správnost a úplnost podkladů, dokladů a ostatních dokumentů předaných Zhotovitelem v průběhu plnění a při předání a převzetí jednotlivých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skutečného provedení stavby.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úplné vyklizení staveniště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program zaškolení.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provádění veškerých potřebných zaškolení pracovníků Objednatele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Zapisovat skutečnosti o nedostatcích či vadách zjištěných v rámci kontroly do stavebního deníku.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Všeobecně zapisovat do, nahlížet do nebo pořizovat výpisy ze stavebního deníku.</w:t>
      </w:r>
    </w:p>
    <w:p w:rsidR="00D86CFD" w:rsidRPr="0083202C" w:rsidRDefault="00D86CFD" w:rsidP="00D86CFD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D86CFD" w:rsidRDefault="0083202C" w:rsidP="000D43A3">
      <w:pPr>
        <w:pStyle w:val="Odstavecseseznamem"/>
        <w:ind w:left="0"/>
        <w:jc w:val="both"/>
        <w:rPr>
          <w:rFonts w:ascii="Times New Roman" w:hAnsi="Times New Roman" w:cs="Times New Roman"/>
        </w:rPr>
        <w:pPrChange w:id="9" w:author="Sklenář Mojmír" w:date="2024-12-03T12:53:00Z">
          <w:pPr>
            <w:pStyle w:val="Odstavecseseznamem"/>
            <w:ind w:left="0"/>
            <w:jc w:val="both"/>
          </w:pPr>
        </w:pPrChange>
      </w:pPr>
      <w:r w:rsidRPr="0083202C">
        <w:rPr>
          <w:rFonts w:ascii="Times New Roman" w:hAnsi="Times New Roman" w:cs="Times New Roman"/>
        </w:rPr>
        <w:t xml:space="preserve">Zhotovitel bere na vědomí, že </w:t>
      </w:r>
      <w:r w:rsidRPr="0083202C">
        <w:rPr>
          <w:rFonts w:ascii="Times New Roman" w:hAnsi="Times New Roman" w:cs="Times New Roman"/>
          <w:b/>
          <w:bCs/>
        </w:rPr>
        <w:t xml:space="preserve">autorský dozor </w:t>
      </w:r>
      <w:r w:rsidRPr="0083202C">
        <w:rPr>
          <w:rFonts w:ascii="Times New Roman" w:hAnsi="Times New Roman" w:cs="Times New Roman"/>
        </w:rPr>
        <w:t>(dále jen „</w:t>
      </w:r>
      <w:r w:rsidRPr="0083202C">
        <w:rPr>
          <w:rFonts w:ascii="Times New Roman" w:hAnsi="Times New Roman" w:cs="Times New Roman"/>
          <w:b/>
          <w:bCs/>
        </w:rPr>
        <w:t>AD</w:t>
      </w:r>
      <w:r w:rsidRPr="0083202C">
        <w:rPr>
          <w:rFonts w:ascii="Times New Roman" w:hAnsi="Times New Roman" w:cs="Times New Roman"/>
        </w:rPr>
        <w:t>“) je v rámci činností oprávněn zejména:</w:t>
      </w:r>
    </w:p>
    <w:p w:rsidR="0083202C" w:rsidRPr="0083202C" w:rsidRDefault="0083202C" w:rsidP="000D43A3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</w:rPr>
        <w:pPrChange w:id="10" w:author="Sklenář Mojmír" w:date="2024-12-03T12:53:00Z">
          <w:pPr>
            <w:pStyle w:val="Odstavecseseznamem"/>
            <w:numPr>
              <w:numId w:val="11"/>
            </w:numPr>
            <w:ind w:left="426" w:hanging="360"/>
            <w:jc w:val="both"/>
          </w:pPr>
        </w:pPrChange>
      </w:pPr>
      <w:r w:rsidRPr="0083202C">
        <w:rPr>
          <w:rFonts w:ascii="Times New Roman" w:hAnsi="Times New Roman" w:cs="Times New Roman"/>
          <w:color w:val="000000"/>
        </w:rPr>
        <w:t>Provádět kontrolní činnosti uvedené v této příloze a v případě zjištění rozporu nebo špatné koordinace jakékoliv dokumentace zpracovávané Zhotovitelem s předanou dokumentací (zejm. DPS), podmínkami vydaných stavebních povolení či jiných rozhodnutí nebo vyjádření správních orgánů, platnými ČSN, platnými práv</w:t>
      </w:r>
      <w:bookmarkStart w:id="11" w:name="_GoBack"/>
      <w:bookmarkEnd w:id="11"/>
      <w:r w:rsidRPr="0083202C">
        <w:rPr>
          <w:rFonts w:ascii="Times New Roman" w:hAnsi="Times New Roman" w:cs="Times New Roman"/>
          <w:color w:val="000000"/>
        </w:rPr>
        <w:t xml:space="preserve">ními předpisy či technologickými dokumenty zajistit u Zhotovitele uvedení příslušné části dokumentace do souladu s uvedenými dokumenty. </w:t>
      </w:r>
    </w:p>
    <w:p w:rsidR="0083202C" w:rsidRPr="0083202C" w:rsidRDefault="0083202C" w:rsidP="000D43A3">
      <w:pPr>
        <w:pStyle w:val="Odstavecseseznamem"/>
        <w:ind w:left="426"/>
        <w:jc w:val="both"/>
        <w:rPr>
          <w:rFonts w:ascii="Times New Roman" w:hAnsi="Times New Roman" w:cs="Times New Roman"/>
          <w:color w:val="000000"/>
        </w:rPr>
        <w:pPrChange w:id="12" w:author="Sklenář Mojmír" w:date="2024-12-03T12:53:00Z">
          <w:pPr>
            <w:pStyle w:val="Odstavecseseznamem"/>
            <w:ind w:left="426"/>
            <w:jc w:val="both"/>
          </w:pPr>
        </w:pPrChange>
      </w:pPr>
      <w:r w:rsidRPr="0083202C">
        <w:rPr>
          <w:rFonts w:ascii="Times New Roman" w:hAnsi="Times New Roman" w:cs="Times New Roman"/>
          <w:color w:val="000000"/>
        </w:rPr>
        <w:t>Zhotovitel je povinen odstraňovat nedostatky zjištěné AD průběžně a v takových termínech, aby nebyla ohrožena plynulost výstavby a byly splněny veškeré lhůty stanovené v Harmonogramu.</w:t>
      </w:r>
    </w:p>
    <w:p w:rsidR="0083202C" w:rsidRPr="0083202C" w:rsidRDefault="0083202C" w:rsidP="000D43A3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  <w:pPrChange w:id="13" w:author="Sklenář Mojmír" w:date="2024-12-03T12:53:00Z">
          <w:pPr>
            <w:pStyle w:val="Odstavecseseznamem"/>
            <w:numPr>
              <w:numId w:val="11"/>
            </w:numPr>
            <w:ind w:left="426" w:hanging="360"/>
            <w:jc w:val="both"/>
          </w:pPr>
        </w:pPrChange>
      </w:pPr>
      <w:r w:rsidRPr="0083202C">
        <w:rPr>
          <w:rFonts w:ascii="Times New Roman" w:hAnsi="Times New Roman" w:cs="Times New Roman"/>
        </w:rPr>
        <w:t>Užívat bez omezení prostory a vybavení zajišťované Zhotovitelem na základě Smlouvy.</w:t>
      </w:r>
    </w:p>
    <w:p w:rsidR="0083202C" w:rsidRPr="0083202C" w:rsidRDefault="0083202C" w:rsidP="000D43A3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  <w:pPrChange w:id="14" w:author="Sklenář Mojmír" w:date="2024-12-03T12:53:00Z">
          <w:pPr>
            <w:pStyle w:val="Odstavecseseznamem"/>
            <w:numPr>
              <w:numId w:val="11"/>
            </w:numPr>
            <w:ind w:left="426" w:hanging="360"/>
            <w:jc w:val="both"/>
          </w:pPr>
        </w:pPrChange>
      </w:pPr>
      <w:r w:rsidRPr="0083202C">
        <w:rPr>
          <w:rFonts w:ascii="Times New Roman" w:hAnsi="Times New Roman" w:cs="Times New Roman"/>
        </w:rPr>
        <w:t>Poskytovat vysvětlení potřebná k vypracování další dokumentace.</w:t>
      </w:r>
    </w:p>
    <w:p w:rsidR="0083202C" w:rsidRPr="0083202C" w:rsidRDefault="0083202C" w:rsidP="000D43A3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  <w:pPrChange w:id="15" w:author="Sklenář Mojmír" w:date="2024-12-03T12:53:00Z">
          <w:pPr>
            <w:pStyle w:val="Odstavecseseznamem"/>
            <w:numPr>
              <w:numId w:val="11"/>
            </w:numPr>
            <w:ind w:left="426" w:hanging="360"/>
            <w:jc w:val="both"/>
          </w:pPr>
        </w:pPrChange>
      </w:pPr>
      <w:r w:rsidRPr="0083202C">
        <w:rPr>
          <w:rFonts w:ascii="Times New Roman" w:hAnsi="Times New Roman" w:cs="Times New Roman"/>
        </w:rPr>
        <w:t>Provádět zápisy do stavebního deníku.</w:t>
      </w:r>
    </w:p>
    <w:p w:rsidR="0083202C" w:rsidRPr="0083202C" w:rsidRDefault="0083202C" w:rsidP="000D43A3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  <w:pPrChange w:id="16" w:author="Sklenář Mojmír" w:date="2024-12-03T12:53:00Z">
          <w:pPr>
            <w:pStyle w:val="Odstavecseseznamem"/>
            <w:numPr>
              <w:numId w:val="11"/>
            </w:numPr>
            <w:ind w:left="426" w:hanging="360"/>
            <w:jc w:val="both"/>
          </w:pPr>
        </w:pPrChange>
      </w:pPr>
      <w:r w:rsidRPr="0083202C">
        <w:rPr>
          <w:rFonts w:ascii="Times New Roman" w:hAnsi="Times New Roman" w:cs="Times New Roman"/>
        </w:rPr>
        <w:t>Účastnit se kontrolních dnů a prohlídek Díla.</w:t>
      </w:r>
    </w:p>
    <w:p w:rsidR="0083202C" w:rsidRPr="0083202C" w:rsidRDefault="0083202C" w:rsidP="000D43A3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  <w:pPrChange w:id="17" w:author="Sklenář Mojmír" w:date="2024-12-03T12:53:00Z">
          <w:pPr>
            <w:pStyle w:val="Odstavecseseznamem"/>
            <w:numPr>
              <w:numId w:val="11"/>
            </w:numPr>
            <w:ind w:left="426" w:hanging="360"/>
            <w:jc w:val="both"/>
          </w:pPr>
        </w:pPrChange>
      </w:pPr>
      <w:r w:rsidRPr="0083202C">
        <w:rPr>
          <w:rFonts w:ascii="Times New Roman" w:hAnsi="Times New Roman" w:cs="Times New Roman"/>
        </w:rPr>
        <w:t>Kontrolovat dokumentaci dočasných objektů zařízení Staveniště.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pro změnu stavby před dokončením.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lastRenderedPageBreak/>
        <w:t>Kontrolovat realizační, dílenskou, dodavatelskou dokumentaci Zhotovitele z hlediska souladu s dokumentací ověřenou ve stavebním řízení.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skutečného provedení stavby.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provozní dokumentaci.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veškeré podklady, doklady a ostatní dokumenty vztahující se k plnění podle Smlouvy.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požadavkům Zhotovitele a Objednatele na změny plnění z pohledu dodržení standardů, parametrů, kvality, množství, přiměřenosti ceny a na prodloužení lhůt výstavby, případně dalších údajů a ukazatelů stanovených předanou dokumentací.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návrhům změnových listů a parafovat vystavené změnové listy.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Odsouhlasovat vzorky všech povrchů, viditelných rozvodů a koncových prvků technického a technologického vybavení stavby předkládané Zhotovitelem v rozsahu a souladu požadavky AD.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Vykonávat dohled nad odstraňováním zjištěných vad a nedodělků.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a dohled při individuálních, komplexních zkouškách zařízení a při zkušebním provozu.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při převzetí Díla nebo jeho části.</w:t>
      </w:r>
    </w:p>
    <w:p w:rsidR="005D35A8" w:rsidRPr="005D35A8" w:rsidRDefault="005D35A8" w:rsidP="005D35A8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sectPr w:rsidR="005D35A8" w:rsidRPr="005D3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klenář Mojmír">
    <w15:presenceInfo w15:providerId="AD" w15:userId="S-1-5-21-4105476825-3491161087-1729853541-530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D43A3"/>
    <w:rsid w:val="000E09FA"/>
    <w:rsid w:val="00176CB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525311"/>
    <w:rsid w:val="005D35A8"/>
    <w:rsid w:val="00690458"/>
    <w:rsid w:val="00693A33"/>
    <w:rsid w:val="006F613E"/>
    <w:rsid w:val="007207EC"/>
    <w:rsid w:val="0083202C"/>
    <w:rsid w:val="00912F15"/>
    <w:rsid w:val="00B75C03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2096</Words>
  <Characters>12368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14436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Sklenář Mojmír</cp:lastModifiedBy>
  <cp:revision>5</cp:revision>
  <dcterms:created xsi:type="dcterms:W3CDTF">2023-03-23T12:44:00Z</dcterms:created>
  <dcterms:modified xsi:type="dcterms:W3CDTF">2024-12-03T11:53:00Z</dcterms:modified>
</cp:coreProperties>
</file>